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3652"/>
        <w:gridCol w:w="5702"/>
        <w:gridCol w:w="222"/>
      </w:tblGrid>
      <w:tr w:rsidR="00957700" w:rsidTr="00957700">
        <w:tc>
          <w:tcPr>
            <w:tcW w:w="9354" w:type="dxa"/>
            <w:gridSpan w:val="2"/>
          </w:tcPr>
          <w:tbl>
            <w:tblPr>
              <w:tblW w:w="9270" w:type="dxa"/>
              <w:tblCellSpacing w:w="7" w:type="dxa"/>
              <w:tblCellMar>
                <w:top w:w="60" w:type="dxa"/>
                <w:left w:w="60" w:type="dxa"/>
                <w:bottom w:w="60" w:type="dxa"/>
                <w:right w:w="60" w:type="dxa"/>
              </w:tblCellMar>
              <w:tblLook w:val="04A0"/>
            </w:tblPr>
            <w:tblGrid>
              <w:gridCol w:w="3419"/>
              <w:gridCol w:w="5851"/>
            </w:tblGrid>
            <w:tr w:rsidR="00957700" w:rsidRPr="00957700" w:rsidTr="00957700">
              <w:trPr>
                <w:tblCellSpacing w:w="7" w:type="dxa"/>
              </w:trPr>
              <w:tc>
                <w:tcPr>
                  <w:tcW w:w="1833" w:type="pct"/>
                  <w:shd w:val="clear" w:color="auto" w:fill="FAAFC2"/>
                  <w:vAlign w:val="center"/>
                  <w:hideMark/>
                </w:tcPr>
                <w:p w:rsidR="00957700" w:rsidRPr="00957700" w:rsidRDefault="00957700" w:rsidP="00957700">
                  <w:pPr>
                    <w:spacing w:after="0" w:line="240" w:lineRule="auto"/>
                    <w:jc w:val="center"/>
                    <w:rPr>
                      <w:rFonts w:ascii="Verdana" w:eastAsia="Times New Roman" w:hAnsi="Verdana" w:cs="Times New Roman"/>
                      <w:b/>
                      <w:bCs/>
                      <w:color w:val="000000"/>
                      <w:sz w:val="24"/>
                      <w:szCs w:val="24"/>
                    </w:rPr>
                  </w:pPr>
                  <w:r w:rsidRPr="00957700">
                    <w:rPr>
                      <w:rFonts w:ascii="Verdana" w:eastAsia="Times New Roman" w:hAnsi="Verdana" w:cs="Times New Roman"/>
                      <w:b/>
                      <w:bCs/>
                      <w:color w:val="000000"/>
                      <w:sz w:val="24"/>
                      <w:szCs w:val="24"/>
                    </w:rPr>
                    <w:t>A</w:t>
                  </w:r>
                </w:p>
              </w:tc>
              <w:tc>
                <w:tcPr>
                  <w:tcW w:w="3144" w:type="pct"/>
                  <w:shd w:val="clear" w:color="auto" w:fill="A3B9F5"/>
                  <w:vAlign w:val="center"/>
                  <w:hideMark/>
                </w:tcPr>
                <w:p w:rsidR="00957700" w:rsidRPr="00957700" w:rsidRDefault="00957700" w:rsidP="00957700">
                  <w:pPr>
                    <w:spacing w:after="0" w:line="240" w:lineRule="auto"/>
                    <w:jc w:val="center"/>
                    <w:rPr>
                      <w:rFonts w:ascii="Verdana" w:eastAsia="Times New Roman" w:hAnsi="Verdana" w:cs="Times New Roman"/>
                      <w:b/>
                      <w:bCs/>
                      <w:color w:val="000000"/>
                      <w:sz w:val="24"/>
                      <w:szCs w:val="24"/>
                    </w:rPr>
                  </w:pPr>
                  <w:r w:rsidRPr="00957700">
                    <w:rPr>
                      <w:rFonts w:ascii="Verdana" w:eastAsia="Times New Roman" w:hAnsi="Verdana" w:cs="Times New Roman"/>
                      <w:b/>
                      <w:bCs/>
                      <w:color w:val="000000"/>
                      <w:sz w:val="24"/>
                      <w:szCs w:val="24"/>
                    </w:rPr>
                    <w:t>B</w:t>
                  </w:r>
                </w:p>
              </w:tc>
            </w:tr>
            <w:tr w:rsidR="00957700" w:rsidRPr="00957700" w:rsidTr="00957700">
              <w:trPr>
                <w:tblCellSpacing w:w="7" w:type="dxa"/>
              </w:trPr>
              <w:tc>
                <w:tcPr>
                  <w:tcW w:w="1833" w:type="pct"/>
                  <w:shd w:val="clear" w:color="auto" w:fill="FFFF99"/>
                  <w:hideMark/>
                </w:tcPr>
                <w:p w:rsidR="00957700" w:rsidRPr="00957700" w:rsidRDefault="009C1B06" w:rsidP="00957700">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monotonous</w:t>
                  </w:r>
                  <w:r w:rsidR="007D47EE">
                    <w:rPr>
                      <w:rFonts w:ascii="Arial Unicode MS" w:eastAsia="Arial Unicode MS" w:hAnsi="Arial Unicode MS" w:cs="Arial Unicode MS"/>
                      <w:color w:val="000000"/>
                      <w:sz w:val="24"/>
                      <w:szCs w:val="24"/>
                    </w:rPr>
                    <w:t xml:space="preserve"> (</w:t>
                  </w:r>
                  <w:proofErr w:type="spellStart"/>
                  <w:r w:rsidR="007D47EE">
                    <w:rPr>
                      <w:rFonts w:ascii="Arial Unicode MS" w:eastAsia="Arial Unicode MS" w:hAnsi="Arial Unicode MS" w:cs="Arial Unicode MS"/>
                      <w:color w:val="000000"/>
                      <w:sz w:val="24"/>
                      <w:szCs w:val="24"/>
                    </w:rPr>
                    <w:t>adj</w:t>
                  </w:r>
                  <w:proofErr w:type="spellEnd"/>
                  <w:r w:rsidR="007D47EE">
                    <w:rPr>
                      <w:rFonts w:ascii="Arial Unicode MS" w:eastAsia="Arial Unicode MS" w:hAnsi="Arial Unicode MS" w:cs="Arial Unicode MS"/>
                      <w:color w:val="000000"/>
                      <w:sz w:val="24"/>
                      <w:szCs w:val="24"/>
                    </w:rPr>
                    <w:t>)</w:t>
                  </w:r>
                </w:p>
              </w:tc>
              <w:tc>
                <w:tcPr>
                  <w:tcW w:w="3144" w:type="pct"/>
                  <w:shd w:val="clear" w:color="auto" w:fill="FFFF99"/>
                  <w:hideMark/>
                </w:tcPr>
                <w:p w:rsidR="007D47EE" w:rsidRDefault="00957700" w:rsidP="007D47EE">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spoken in one tone; boring, repetitive</w:t>
                  </w:r>
                </w:p>
                <w:p w:rsidR="007D47EE" w:rsidRPr="00E8445F" w:rsidRDefault="007D47EE" w:rsidP="007D47EE">
                  <w:pPr>
                    <w:spacing w:after="0" w:line="240" w:lineRule="auto"/>
                    <w:rPr>
                      <w:ins w:id="0" w:author="Unknown"/>
                      <w:rFonts w:ascii="Times New Roman" w:eastAsia="Times New Roman" w:hAnsi="Times New Roman" w:cs="Times New Roman"/>
                      <w:color w:val="000000"/>
                      <w:sz w:val="24"/>
                      <w:szCs w:val="24"/>
                    </w:rPr>
                  </w:pPr>
                  <w:ins w:id="1" w:author="Unknown">
                    <w:r w:rsidRPr="00E8445F">
                      <w:rPr>
                        <w:rFonts w:ascii="Times New Roman" w:eastAsia="Times New Roman" w:hAnsi="Times New Roman" w:cs="Times New Roman"/>
                        <w:color w:val="000000"/>
                        <w:sz w:val="24"/>
                        <w:szCs w:val="24"/>
                      </w:rPr>
                      <w:t>Well, one does have a few in thirty-five years of service in the Lights, although it’s mostly monotonous routine work – keeping the light in order, making out the reports.</w:t>
                    </w:r>
                  </w:ins>
                </w:p>
                <w:p w:rsidR="007D47EE" w:rsidRPr="00957700" w:rsidRDefault="007D47EE" w:rsidP="00957700">
                  <w:pPr>
                    <w:spacing w:after="0" w:line="240" w:lineRule="auto"/>
                    <w:rPr>
                      <w:rFonts w:ascii="Arial Unicode MS" w:eastAsia="Arial Unicode MS" w:hAnsi="Arial Unicode MS" w:cs="Arial Unicode MS"/>
                      <w:color w:val="000000"/>
                      <w:sz w:val="24"/>
                      <w:szCs w:val="24"/>
                    </w:rPr>
                  </w:pPr>
                </w:p>
              </w:tc>
            </w:tr>
            <w:tr w:rsidR="00957700" w:rsidRPr="00957700" w:rsidTr="00957700">
              <w:trPr>
                <w:tblCellSpacing w:w="7" w:type="dxa"/>
              </w:trPr>
              <w:tc>
                <w:tcPr>
                  <w:tcW w:w="1833" w:type="pct"/>
                  <w:shd w:val="clear" w:color="auto" w:fill="FFFFCC"/>
                  <w:hideMark/>
                </w:tcPr>
                <w:p w:rsidR="00957700" w:rsidRPr="00957700" w:rsidRDefault="00957700" w:rsidP="0095770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 xml:space="preserve"> </w:t>
                  </w:r>
                  <w:r w:rsidR="009C1B06">
                    <w:rPr>
                      <w:rFonts w:ascii="Arial Unicode MS" w:eastAsia="Arial Unicode MS" w:hAnsi="Arial Unicode MS" w:cs="Arial Unicode MS"/>
                      <w:color w:val="000000"/>
                      <w:sz w:val="24"/>
                      <w:szCs w:val="24"/>
                    </w:rPr>
                    <w:t>eternal (</w:t>
                  </w:r>
                  <w:proofErr w:type="spellStart"/>
                  <w:r w:rsidR="009C1B06">
                    <w:rPr>
                      <w:rFonts w:ascii="Arial Unicode MS" w:eastAsia="Arial Unicode MS" w:hAnsi="Arial Unicode MS" w:cs="Arial Unicode MS"/>
                      <w:color w:val="000000"/>
                      <w:sz w:val="24"/>
                      <w:szCs w:val="24"/>
                    </w:rPr>
                    <w:t>adj</w:t>
                  </w:r>
                  <w:proofErr w:type="spellEnd"/>
                  <w:r w:rsidR="009C1B06">
                    <w:rPr>
                      <w:rFonts w:ascii="Arial Unicode MS" w:eastAsia="Arial Unicode MS" w:hAnsi="Arial Unicode MS" w:cs="Arial Unicode MS"/>
                      <w:color w:val="000000"/>
                      <w:sz w:val="24"/>
                      <w:szCs w:val="24"/>
                    </w:rPr>
                    <w:t>)</w:t>
                  </w:r>
                </w:p>
              </w:tc>
              <w:tc>
                <w:tcPr>
                  <w:tcW w:w="3144" w:type="pct"/>
                  <w:shd w:val="clear" w:color="auto" w:fill="FFFFCC"/>
                  <w:hideMark/>
                </w:tcPr>
                <w:p w:rsidR="007D47EE" w:rsidRDefault="00957700" w:rsidP="007D47EE">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endless; having no beginning or end</w:t>
                  </w:r>
                </w:p>
                <w:p w:rsidR="007D47EE" w:rsidRPr="00957700" w:rsidRDefault="007D47EE" w:rsidP="007D47EE">
                  <w:pPr>
                    <w:spacing w:after="0" w:line="240" w:lineRule="auto"/>
                    <w:rPr>
                      <w:rFonts w:ascii="Times New Roman" w:eastAsia="Times New Roman" w:hAnsi="Times New Roman" w:cs="Times New Roman"/>
                      <w:color w:val="000000"/>
                      <w:sz w:val="24"/>
                      <w:szCs w:val="24"/>
                    </w:rPr>
                  </w:pPr>
                  <w:ins w:id="2" w:author="Unknown">
                    <w:r w:rsidRPr="00E8445F">
                      <w:rPr>
                        <w:rFonts w:ascii="Times New Roman" w:eastAsia="Times New Roman" w:hAnsi="Times New Roman" w:cs="Times New Roman"/>
                        <w:color w:val="000000"/>
                        <w:sz w:val="24"/>
                        <w:szCs w:val="24"/>
                      </w:rPr>
                      <w:t>One misstep and down you would fall into the sea – not that the risk of drowning was so great, but the waters around our island swarmed with huge sharks that kept an eternal patrol around the base of the light.</w:t>
                    </w:r>
                  </w:ins>
                </w:p>
              </w:tc>
            </w:tr>
            <w:tr w:rsidR="00957700" w:rsidRPr="00957700" w:rsidTr="00957700">
              <w:trPr>
                <w:tblCellSpacing w:w="7" w:type="dxa"/>
              </w:trPr>
              <w:tc>
                <w:tcPr>
                  <w:tcW w:w="1833" w:type="pct"/>
                  <w:shd w:val="clear" w:color="auto" w:fill="FFFF99"/>
                  <w:hideMark/>
                </w:tcPr>
                <w:p w:rsidR="00957700" w:rsidRPr="00957700" w:rsidRDefault="009C1B06" w:rsidP="00957700">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provisions (n)</w:t>
                  </w:r>
                </w:p>
              </w:tc>
              <w:tc>
                <w:tcPr>
                  <w:tcW w:w="3144" w:type="pct"/>
                  <w:shd w:val="clear" w:color="auto" w:fill="FFFF99"/>
                  <w:hideMark/>
                </w:tcPr>
                <w:p w:rsidR="00957700" w:rsidRDefault="007D47EE" w:rsidP="0095770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color w:val="000000"/>
                      <w:sz w:val="24"/>
                      <w:szCs w:val="24"/>
                    </w:rPr>
                    <w:t>S</w:t>
                  </w:r>
                  <w:r w:rsidR="00957700" w:rsidRPr="00957700">
                    <w:rPr>
                      <w:rFonts w:ascii="Arial Unicode MS" w:eastAsia="Arial Unicode MS" w:hAnsi="Arial Unicode MS" w:cs="Arial Unicode MS" w:hint="eastAsia"/>
                      <w:color w:val="000000"/>
                      <w:sz w:val="24"/>
                      <w:szCs w:val="24"/>
                    </w:rPr>
                    <w:t>upplies</w:t>
                  </w:r>
                </w:p>
                <w:p w:rsidR="007D47EE" w:rsidRPr="00957700" w:rsidRDefault="007D47EE" w:rsidP="00957700">
                  <w:pPr>
                    <w:spacing w:after="0" w:line="240" w:lineRule="auto"/>
                    <w:rPr>
                      <w:rFonts w:ascii="Arial Unicode MS" w:eastAsia="Arial Unicode MS" w:hAnsi="Arial Unicode MS" w:cs="Arial Unicode MS"/>
                      <w:color w:val="000000"/>
                      <w:sz w:val="24"/>
                      <w:szCs w:val="24"/>
                    </w:rPr>
                  </w:pPr>
                  <w:ins w:id="3" w:author="Unknown">
                    <w:r w:rsidRPr="00E8445F">
                      <w:rPr>
                        <w:rFonts w:ascii="Times New Roman" w:eastAsia="Times New Roman" w:hAnsi="Times New Roman" w:cs="Times New Roman"/>
                        <w:color w:val="000000"/>
                        <w:sz w:val="24"/>
                        <w:szCs w:val="24"/>
                      </w:rPr>
                      <w:t>We had enough provisions to last for months, in the event that the sea should become too rough for the supply ship to reach us on schedule.</w:t>
                    </w:r>
                  </w:ins>
                </w:p>
              </w:tc>
            </w:tr>
            <w:tr w:rsidR="00957700" w:rsidRPr="00957700" w:rsidTr="00957700">
              <w:trPr>
                <w:tblCellSpacing w:w="7" w:type="dxa"/>
              </w:trPr>
              <w:tc>
                <w:tcPr>
                  <w:tcW w:w="1833" w:type="pct"/>
                  <w:shd w:val="clear" w:color="auto" w:fill="FFFFCC"/>
                  <w:hideMark/>
                </w:tcPr>
                <w:p w:rsidR="00957700" w:rsidRPr="00957700" w:rsidRDefault="009C1B06" w:rsidP="00957700">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treacherous (</w:t>
                  </w:r>
                  <w:proofErr w:type="spellStart"/>
                  <w:r>
                    <w:rPr>
                      <w:rFonts w:ascii="Arial Unicode MS" w:eastAsia="Arial Unicode MS" w:hAnsi="Arial Unicode MS" w:cs="Arial Unicode MS"/>
                      <w:color w:val="000000"/>
                      <w:sz w:val="24"/>
                      <w:szCs w:val="24"/>
                    </w:rPr>
                    <w:t>adj</w:t>
                  </w:r>
                  <w:proofErr w:type="spellEnd"/>
                  <w:r>
                    <w:rPr>
                      <w:rFonts w:ascii="Arial Unicode MS" w:eastAsia="Arial Unicode MS" w:hAnsi="Arial Unicode MS" w:cs="Arial Unicode MS"/>
                      <w:color w:val="000000"/>
                      <w:sz w:val="24"/>
                      <w:szCs w:val="24"/>
                    </w:rPr>
                    <w:t>)</w:t>
                  </w:r>
                </w:p>
              </w:tc>
              <w:tc>
                <w:tcPr>
                  <w:tcW w:w="3144" w:type="pct"/>
                  <w:shd w:val="clear" w:color="auto" w:fill="FFFFCC"/>
                  <w:hideMark/>
                </w:tcPr>
                <w:p w:rsidR="00957700" w:rsidRDefault="007D47EE" w:rsidP="0095770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color w:val="000000"/>
                      <w:sz w:val="24"/>
                      <w:szCs w:val="24"/>
                    </w:rPr>
                    <w:t>D</w:t>
                  </w:r>
                  <w:r w:rsidR="00957700" w:rsidRPr="00957700">
                    <w:rPr>
                      <w:rFonts w:ascii="Arial Unicode MS" w:eastAsia="Arial Unicode MS" w:hAnsi="Arial Unicode MS" w:cs="Arial Unicode MS" w:hint="eastAsia"/>
                      <w:color w:val="000000"/>
                      <w:sz w:val="24"/>
                      <w:szCs w:val="24"/>
                    </w:rPr>
                    <w:t>angerous</w:t>
                  </w:r>
                </w:p>
                <w:p w:rsidR="007D47EE" w:rsidRPr="00957700" w:rsidRDefault="007D47EE" w:rsidP="00957700">
                  <w:pPr>
                    <w:spacing w:after="0" w:line="240" w:lineRule="auto"/>
                    <w:rPr>
                      <w:rFonts w:ascii="Arial Unicode MS" w:eastAsia="Arial Unicode MS" w:hAnsi="Arial Unicode MS" w:cs="Arial Unicode MS"/>
                      <w:color w:val="000000"/>
                      <w:sz w:val="24"/>
                      <w:szCs w:val="24"/>
                    </w:rPr>
                  </w:pPr>
                  <w:ins w:id="4" w:author="Unknown">
                    <w:r w:rsidRPr="00E8445F">
                      <w:rPr>
                        <w:rFonts w:ascii="Times New Roman" w:eastAsia="Times New Roman" w:hAnsi="Times New Roman" w:cs="Times New Roman"/>
                        <w:color w:val="000000"/>
                        <w:sz w:val="24"/>
                        <w:szCs w:val="24"/>
                      </w:rPr>
                      <w:t>Now, ships were a rare sight in our waters, for our light was a warning of treacherous reefs, barely hidden under the surface and running far out to sea.</w:t>
                    </w:r>
                  </w:ins>
                </w:p>
              </w:tc>
            </w:tr>
            <w:tr w:rsidR="00957700" w:rsidRPr="00957700" w:rsidTr="00957700">
              <w:trPr>
                <w:tblCellSpacing w:w="7" w:type="dxa"/>
              </w:trPr>
              <w:tc>
                <w:tcPr>
                  <w:tcW w:w="1833" w:type="pct"/>
                  <w:shd w:val="clear" w:color="auto" w:fill="FFFF99"/>
                  <w:hideMark/>
                </w:tcPr>
                <w:p w:rsidR="00957700" w:rsidRPr="00957700" w:rsidRDefault="00957700" w:rsidP="0095770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derelict</w:t>
                  </w:r>
                </w:p>
              </w:tc>
              <w:tc>
                <w:tcPr>
                  <w:tcW w:w="3144" w:type="pct"/>
                  <w:shd w:val="clear" w:color="auto" w:fill="FFFF99"/>
                  <w:hideMark/>
                </w:tcPr>
                <w:p w:rsidR="007D47EE" w:rsidRDefault="00957700" w:rsidP="0095770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(n)an abandoned ship; a homeless person (</w:t>
                  </w:r>
                  <w:proofErr w:type="spellStart"/>
                  <w:r w:rsidRPr="00957700">
                    <w:rPr>
                      <w:rFonts w:ascii="Arial Unicode MS" w:eastAsia="Arial Unicode MS" w:hAnsi="Arial Unicode MS" w:cs="Arial Unicode MS" w:hint="eastAsia"/>
                      <w:color w:val="000000"/>
                      <w:sz w:val="24"/>
                      <w:szCs w:val="24"/>
                    </w:rPr>
                    <w:t>adj</w:t>
                  </w:r>
                  <w:proofErr w:type="spellEnd"/>
                  <w:r w:rsidRPr="00957700">
                    <w:rPr>
                      <w:rFonts w:ascii="Arial Unicode MS" w:eastAsia="Arial Unicode MS" w:hAnsi="Arial Unicode MS" w:cs="Arial Unicode MS" w:hint="eastAsia"/>
                      <w:color w:val="000000"/>
                      <w:sz w:val="24"/>
                      <w:szCs w:val="24"/>
                    </w:rPr>
                    <w:t>) deserted, abandoned, run-down</w:t>
                  </w:r>
                </w:p>
                <w:p w:rsidR="007D47EE" w:rsidRPr="00957700" w:rsidRDefault="007D47EE" w:rsidP="00957700">
                  <w:pPr>
                    <w:spacing w:after="0" w:line="240" w:lineRule="auto"/>
                    <w:rPr>
                      <w:rFonts w:ascii="Arial Unicode MS" w:eastAsia="Arial Unicode MS" w:hAnsi="Arial Unicode MS" w:cs="Arial Unicode MS"/>
                      <w:color w:val="000000"/>
                      <w:sz w:val="24"/>
                      <w:szCs w:val="24"/>
                    </w:rPr>
                  </w:pPr>
                  <w:ins w:id="5" w:author="Unknown">
                    <w:r w:rsidRPr="00E8445F">
                      <w:rPr>
                        <w:rFonts w:ascii="Times New Roman" w:eastAsia="Times New Roman" w:hAnsi="Times New Roman" w:cs="Times New Roman"/>
                        <w:color w:val="000000"/>
                        <w:sz w:val="24"/>
                        <w:szCs w:val="24"/>
                      </w:rPr>
                      <w:t>If I say there’s no one aboard, I mean she’s derelict.</w:t>
                    </w:r>
                  </w:ins>
                </w:p>
              </w:tc>
            </w:tr>
            <w:tr w:rsidR="00957700" w:rsidRPr="00957700" w:rsidTr="00957700">
              <w:trPr>
                <w:tblCellSpacing w:w="7" w:type="dxa"/>
              </w:trPr>
              <w:tc>
                <w:tcPr>
                  <w:tcW w:w="1833" w:type="pct"/>
                  <w:shd w:val="clear" w:color="auto" w:fill="FFFFCC"/>
                  <w:hideMark/>
                </w:tcPr>
                <w:p w:rsidR="00957700" w:rsidRPr="00957700" w:rsidRDefault="009C1B06" w:rsidP="00957700">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extinguish (V)</w:t>
                  </w:r>
                </w:p>
              </w:tc>
              <w:tc>
                <w:tcPr>
                  <w:tcW w:w="3144" w:type="pct"/>
                  <w:shd w:val="clear" w:color="auto" w:fill="FFFFCC"/>
                  <w:hideMark/>
                </w:tcPr>
                <w:p w:rsidR="007D47EE" w:rsidRDefault="00957700" w:rsidP="007D47EE">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to put out</w:t>
                  </w:r>
                </w:p>
                <w:p w:rsidR="007D47EE" w:rsidRPr="00957700" w:rsidRDefault="007D47EE" w:rsidP="007D47EE">
                  <w:pPr>
                    <w:spacing w:after="0" w:line="240" w:lineRule="auto"/>
                    <w:rPr>
                      <w:rFonts w:ascii="Times New Roman" w:eastAsia="Times New Roman" w:hAnsi="Times New Roman" w:cs="Times New Roman"/>
                      <w:color w:val="000000"/>
                      <w:sz w:val="24"/>
                      <w:szCs w:val="24"/>
                    </w:rPr>
                  </w:pPr>
                  <w:ins w:id="6" w:author="Unknown">
                    <w:r w:rsidRPr="00E8445F">
                      <w:rPr>
                        <w:rFonts w:ascii="Times New Roman" w:eastAsia="Times New Roman" w:hAnsi="Times New Roman" w:cs="Times New Roman"/>
                        <w:color w:val="000000"/>
                        <w:sz w:val="24"/>
                        <w:szCs w:val="24"/>
                      </w:rPr>
                      <w:t>Our light extinguished, we returned to the gallery with our glasses and inspected her.</w:t>
                    </w:r>
                  </w:ins>
                </w:p>
              </w:tc>
            </w:tr>
            <w:tr w:rsidR="00957700" w:rsidRPr="00957700" w:rsidTr="00957700">
              <w:trPr>
                <w:tblCellSpacing w:w="7" w:type="dxa"/>
              </w:trPr>
              <w:tc>
                <w:tcPr>
                  <w:tcW w:w="1833" w:type="pct"/>
                  <w:shd w:val="clear" w:color="auto" w:fill="FFFF99"/>
                  <w:hideMark/>
                </w:tcPr>
                <w:p w:rsidR="00957700" w:rsidRPr="00957700" w:rsidRDefault="009C1B06" w:rsidP="00957700">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specimen (n)</w:t>
                  </w:r>
                </w:p>
              </w:tc>
              <w:tc>
                <w:tcPr>
                  <w:tcW w:w="3144" w:type="pct"/>
                  <w:shd w:val="clear" w:color="auto" w:fill="FFFF99"/>
                  <w:hideMark/>
                </w:tcPr>
                <w:p w:rsidR="007D47EE" w:rsidRDefault="00957700" w:rsidP="007D47EE">
                  <w:pPr>
                    <w:spacing w:before="100" w:beforeAutospacing="1" w:after="100" w:afterAutospacing="1" w:line="240" w:lineRule="auto"/>
                    <w:rPr>
                      <w:rFonts w:ascii="Times New Roman" w:eastAsia="Times New Roman" w:hAnsi="Times New Roman" w:cs="Times New Roman"/>
                      <w:color w:val="000000"/>
                      <w:sz w:val="24"/>
                      <w:szCs w:val="24"/>
                    </w:rPr>
                  </w:pPr>
                  <w:r w:rsidRPr="00957700">
                    <w:rPr>
                      <w:rFonts w:ascii="Arial Unicode MS" w:eastAsia="Arial Unicode MS" w:hAnsi="Arial Unicode MS" w:cs="Arial Unicode MS" w:hint="eastAsia"/>
                      <w:color w:val="000000"/>
                      <w:sz w:val="24"/>
                      <w:szCs w:val="24"/>
                    </w:rPr>
                    <w:t>example</w:t>
                  </w:r>
                  <w:r w:rsidR="007D47EE" w:rsidRPr="00E8445F">
                    <w:rPr>
                      <w:rFonts w:ascii="Times New Roman" w:eastAsia="Times New Roman" w:hAnsi="Times New Roman" w:cs="Times New Roman"/>
                      <w:color w:val="000000"/>
                      <w:sz w:val="24"/>
                      <w:szCs w:val="24"/>
                    </w:rPr>
                    <w:t xml:space="preserve"> </w:t>
                  </w:r>
                </w:p>
                <w:p w:rsidR="007D47EE" w:rsidRPr="00E8445F" w:rsidRDefault="007D47EE" w:rsidP="007D47EE">
                  <w:pPr>
                    <w:spacing w:before="100" w:beforeAutospacing="1" w:after="100" w:afterAutospacing="1" w:line="240" w:lineRule="auto"/>
                    <w:rPr>
                      <w:ins w:id="7" w:author="Unknown"/>
                      <w:rFonts w:ascii="Times New Roman" w:eastAsia="Times New Roman" w:hAnsi="Times New Roman" w:cs="Times New Roman"/>
                      <w:color w:val="000000"/>
                      <w:sz w:val="24"/>
                      <w:szCs w:val="24"/>
                    </w:rPr>
                  </w:pPr>
                  <w:ins w:id="8" w:author="Unknown">
                    <w:r w:rsidRPr="00E8445F">
                      <w:rPr>
                        <w:rFonts w:ascii="Times New Roman" w:eastAsia="Times New Roman" w:hAnsi="Times New Roman" w:cs="Times New Roman"/>
                        <w:color w:val="000000"/>
                        <w:sz w:val="24"/>
                        <w:szCs w:val="24"/>
                      </w:rPr>
                      <w:t>They had been driven out by the rats. Not those poor specimens of rats you see ashore, barely reaching the length of one foot from their trembling noses to the tip of their skinny tails, wretched creatures that dodge and hide at the mere sound of a footfall.</w:t>
                    </w:r>
                  </w:ins>
                </w:p>
                <w:p w:rsidR="00957700" w:rsidRPr="00957700" w:rsidRDefault="00957700" w:rsidP="00957700">
                  <w:pPr>
                    <w:spacing w:after="0" w:line="240" w:lineRule="auto"/>
                    <w:rPr>
                      <w:rFonts w:ascii="Arial Unicode MS" w:eastAsia="Arial Unicode MS" w:hAnsi="Arial Unicode MS" w:cs="Arial Unicode MS"/>
                      <w:color w:val="000000"/>
                      <w:sz w:val="24"/>
                      <w:szCs w:val="24"/>
                    </w:rPr>
                  </w:pPr>
                </w:p>
              </w:tc>
            </w:tr>
            <w:tr w:rsidR="00957700" w:rsidRPr="00957700" w:rsidTr="00957700">
              <w:trPr>
                <w:tblCellSpacing w:w="7" w:type="dxa"/>
              </w:trPr>
              <w:tc>
                <w:tcPr>
                  <w:tcW w:w="1833" w:type="pct"/>
                  <w:shd w:val="clear" w:color="auto" w:fill="FFFFCC"/>
                  <w:hideMark/>
                </w:tcPr>
                <w:p w:rsidR="00957700" w:rsidRPr="00957700" w:rsidRDefault="00957700" w:rsidP="00957700">
                  <w:pPr>
                    <w:spacing w:after="0" w:line="240" w:lineRule="auto"/>
                    <w:rPr>
                      <w:rFonts w:ascii="Arial Unicode MS" w:eastAsia="Arial Unicode MS" w:hAnsi="Arial Unicode MS" w:cs="Arial Unicode MS"/>
                      <w:color w:val="000000"/>
                      <w:sz w:val="24"/>
                      <w:szCs w:val="24"/>
                    </w:rPr>
                  </w:pPr>
                </w:p>
              </w:tc>
              <w:tc>
                <w:tcPr>
                  <w:tcW w:w="3144" w:type="pct"/>
                  <w:shd w:val="clear" w:color="auto" w:fill="FFFFCC"/>
                  <w:hideMark/>
                </w:tcPr>
                <w:p w:rsidR="00957700" w:rsidRPr="00957700" w:rsidRDefault="00957700" w:rsidP="00957700">
                  <w:pPr>
                    <w:spacing w:after="0" w:line="240" w:lineRule="auto"/>
                    <w:rPr>
                      <w:rFonts w:ascii="Arial Unicode MS" w:eastAsia="Arial Unicode MS" w:hAnsi="Arial Unicode MS" w:cs="Arial Unicode MS"/>
                      <w:color w:val="000000"/>
                      <w:sz w:val="24"/>
                      <w:szCs w:val="24"/>
                    </w:rPr>
                  </w:pPr>
                </w:p>
              </w:tc>
            </w:tr>
            <w:tr w:rsidR="00957700" w:rsidRPr="00957700" w:rsidTr="00957700">
              <w:trPr>
                <w:tblCellSpacing w:w="7" w:type="dxa"/>
              </w:trPr>
              <w:tc>
                <w:tcPr>
                  <w:tcW w:w="1833" w:type="pct"/>
                  <w:shd w:val="clear" w:color="auto" w:fill="FFFF99"/>
                  <w:hideMark/>
                </w:tcPr>
                <w:p w:rsidR="00957700" w:rsidRPr="00957700" w:rsidRDefault="009C1B06" w:rsidP="00957700">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suffice (v)</w:t>
                  </w:r>
                </w:p>
              </w:tc>
              <w:tc>
                <w:tcPr>
                  <w:tcW w:w="3144" w:type="pct"/>
                  <w:shd w:val="clear" w:color="auto" w:fill="FFFF99"/>
                  <w:hideMark/>
                </w:tcPr>
                <w:p w:rsidR="00957700" w:rsidRDefault="00957700" w:rsidP="0095770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be enough</w:t>
                  </w:r>
                </w:p>
                <w:p w:rsidR="007D47EE" w:rsidRPr="00957700" w:rsidRDefault="007D47EE" w:rsidP="00957700">
                  <w:pPr>
                    <w:spacing w:after="0" w:line="240" w:lineRule="auto"/>
                    <w:rPr>
                      <w:rFonts w:ascii="Arial Unicode MS" w:eastAsia="Arial Unicode MS" w:hAnsi="Arial Unicode MS" w:cs="Arial Unicode MS"/>
                      <w:color w:val="000000"/>
                      <w:sz w:val="24"/>
                      <w:szCs w:val="24"/>
                    </w:rPr>
                  </w:pPr>
                  <w:ins w:id="9" w:author="Unknown">
                    <w:r w:rsidRPr="00E8445F">
                      <w:rPr>
                        <w:rFonts w:ascii="Times New Roman" w:eastAsia="Times New Roman" w:hAnsi="Times New Roman" w:cs="Times New Roman"/>
                        <w:color w:val="000000"/>
                        <w:sz w:val="24"/>
                        <w:szCs w:val="24"/>
                      </w:rPr>
                      <w:t xml:space="preserve">At times, when the cargo does not suffice, the rats attack </w:t>
                    </w:r>
                    <w:r w:rsidRPr="00E8445F">
                      <w:rPr>
                        <w:rFonts w:ascii="Times New Roman" w:eastAsia="Times New Roman" w:hAnsi="Times New Roman" w:cs="Times New Roman"/>
                        <w:color w:val="000000"/>
                        <w:sz w:val="24"/>
                        <w:szCs w:val="24"/>
                      </w:rPr>
                      <w:lastRenderedPageBreak/>
                      <w:t>the crew, either driving them from the ship, or eating them alive.</w:t>
                    </w:r>
                  </w:ins>
                </w:p>
              </w:tc>
            </w:tr>
            <w:tr w:rsidR="00957700" w:rsidRPr="00957700" w:rsidTr="00957700">
              <w:trPr>
                <w:tblCellSpacing w:w="7" w:type="dxa"/>
              </w:trPr>
              <w:tc>
                <w:tcPr>
                  <w:tcW w:w="1833" w:type="pct"/>
                  <w:shd w:val="clear" w:color="auto" w:fill="FFFFCC"/>
                  <w:hideMark/>
                </w:tcPr>
                <w:p w:rsidR="00957700" w:rsidRPr="00957700" w:rsidRDefault="009C1B06" w:rsidP="00957700">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lastRenderedPageBreak/>
                    <w:t>writhing (</w:t>
                  </w:r>
                  <w:proofErr w:type="spellStart"/>
                  <w:r>
                    <w:rPr>
                      <w:rFonts w:ascii="Arial Unicode MS" w:eastAsia="Arial Unicode MS" w:hAnsi="Arial Unicode MS" w:cs="Arial Unicode MS"/>
                      <w:color w:val="000000"/>
                      <w:sz w:val="24"/>
                      <w:szCs w:val="24"/>
                    </w:rPr>
                    <w:t>adj</w:t>
                  </w:r>
                  <w:proofErr w:type="spellEnd"/>
                  <w:r>
                    <w:rPr>
                      <w:rFonts w:ascii="Arial Unicode MS" w:eastAsia="Arial Unicode MS" w:hAnsi="Arial Unicode MS" w:cs="Arial Unicode MS"/>
                      <w:color w:val="000000"/>
                      <w:sz w:val="24"/>
                      <w:szCs w:val="24"/>
                    </w:rPr>
                    <w:t>)</w:t>
                  </w:r>
                </w:p>
              </w:tc>
              <w:tc>
                <w:tcPr>
                  <w:tcW w:w="3144" w:type="pct"/>
                  <w:shd w:val="clear" w:color="auto" w:fill="FFFFCC"/>
                  <w:hideMark/>
                </w:tcPr>
                <w:p w:rsidR="007D47EE" w:rsidRDefault="00957700" w:rsidP="007D47EE">
                  <w:pPr>
                    <w:spacing w:before="100" w:beforeAutospacing="1" w:after="100" w:afterAutospacing="1" w:line="240" w:lineRule="auto"/>
                    <w:rPr>
                      <w:rFonts w:ascii="Times New Roman" w:eastAsia="Times New Roman" w:hAnsi="Times New Roman" w:cs="Times New Roman"/>
                      <w:color w:val="000000"/>
                      <w:sz w:val="24"/>
                      <w:szCs w:val="24"/>
                    </w:rPr>
                  </w:pPr>
                  <w:r w:rsidRPr="00957700">
                    <w:rPr>
                      <w:rFonts w:ascii="Arial Unicode MS" w:eastAsia="Arial Unicode MS" w:hAnsi="Arial Unicode MS" w:cs="Arial Unicode MS" w:hint="eastAsia"/>
                      <w:color w:val="000000"/>
                      <w:sz w:val="24"/>
                      <w:szCs w:val="24"/>
                    </w:rPr>
                    <w:t>twisting as in pain or discomfort</w:t>
                  </w:r>
                  <w:r w:rsidR="007D47EE" w:rsidRPr="00E8445F">
                    <w:rPr>
                      <w:rFonts w:ascii="Times New Roman" w:eastAsia="Times New Roman" w:hAnsi="Times New Roman" w:cs="Times New Roman"/>
                      <w:color w:val="000000"/>
                      <w:sz w:val="24"/>
                      <w:szCs w:val="24"/>
                    </w:rPr>
                    <w:t xml:space="preserve"> </w:t>
                  </w:r>
                </w:p>
                <w:p w:rsidR="00957700" w:rsidRPr="00957700" w:rsidRDefault="007D47EE" w:rsidP="007D47EE">
                  <w:pPr>
                    <w:spacing w:before="100" w:beforeAutospacing="1" w:after="100" w:afterAutospacing="1" w:line="240" w:lineRule="auto"/>
                    <w:rPr>
                      <w:rFonts w:ascii="Times New Roman" w:eastAsia="Times New Roman" w:hAnsi="Times New Roman" w:cs="Times New Roman"/>
                      <w:color w:val="000000"/>
                      <w:sz w:val="24"/>
                      <w:szCs w:val="24"/>
                    </w:rPr>
                  </w:pPr>
                  <w:ins w:id="10" w:author="Unknown">
                    <w:r w:rsidRPr="00E8445F">
                      <w:rPr>
                        <w:rFonts w:ascii="Times New Roman" w:eastAsia="Times New Roman" w:hAnsi="Times New Roman" w:cs="Times New Roman"/>
                        <w:color w:val="000000"/>
                        <w:sz w:val="24"/>
                        <w:szCs w:val="24"/>
                      </w:rPr>
                      <w:t>Over her bridge, on her deck, in the rigging, on every visible spot, the ship was a writhing mass – a starving army coming toward us on a vessel gone mad!</w:t>
                    </w:r>
                  </w:ins>
                </w:p>
              </w:tc>
            </w:tr>
            <w:tr w:rsidR="00957700" w:rsidRPr="00957700" w:rsidTr="00957700">
              <w:trPr>
                <w:tblCellSpacing w:w="7" w:type="dxa"/>
              </w:trPr>
              <w:tc>
                <w:tcPr>
                  <w:tcW w:w="1833" w:type="pct"/>
                  <w:shd w:val="clear" w:color="auto" w:fill="FFFF99"/>
                  <w:hideMark/>
                </w:tcPr>
                <w:p w:rsidR="00957700" w:rsidRPr="00957700" w:rsidRDefault="00957700" w:rsidP="00957700">
                  <w:pPr>
                    <w:spacing w:after="0" w:line="240" w:lineRule="auto"/>
                    <w:rPr>
                      <w:rFonts w:ascii="Arial Unicode MS" w:eastAsia="Arial Unicode MS" w:hAnsi="Arial Unicode MS" w:cs="Arial Unicode MS"/>
                      <w:color w:val="000000"/>
                      <w:sz w:val="24"/>
                      <w:szCs w:val="24"/>
                    </w:rPr>
                  </w:pPr>
                </w:p>
              </w:tc>
              <w:tc>
                <w:tcPr>
                  <w:tcW w:w="3144" w:type="pct"/>
                  <w:shd w:val="clear" w:color="auto" w:fill="FFFF99"/>
                  <w:hideMark/>
                </w:tcPr>
                <w:p w:rsidR="00957700" w:rsidRPr="00957700" w:rsidRDefault="00957700" w:rsidP="00957700">
                  <w:pPr>
                    <w:spacing w:after="0" w:line="240" w:lineRule="auto"/>
                    <w:rPr>
                      <w:rFonts w:ascii="Arial Unicode MS" w:eastAsia="Arial Unicode MS" w:hAnsi="Arial Unicode MS" w:cs="Arial Unicode MS"/>
                      <w:color w:val="000000"/>
                      <w:sz w:val="24"/>
                      <w:szCs w:val="24"/>
                    </w:rPr>
                  </w:pPr>
                </w:p>
              </w:tc>
            </w:tr>
            <w:tr w:rsidR="00957700" w:rsidRPr="00957700" w:rsidTr="00957700">
              <w:trPr>
                <w:tblCellSpacing w:w="7" w:type="dxa"/>
              </w:trPr>
              <w:tc>
                <w:tcPr>
                  <w:tcW w:w="1833" w:type="pct"/>
                  <w:shd w:val="clear" w:color="auto" w:fill="FFFFCC"/>
                  <w:hideMark/>
                </w:tcPr>
                <w:p w:rsidR="00957700" w:rsidRPr="00957700" w:rsidRDefault="007D47EE" w:rsidP="0095770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color w:val="000000"/>
                      <w:sz w:val="24"/>
                      <w:szCs w:val="24"/>
                    </w:rPr>
                    <w:t>C</w:t>
                  </w:r>
                  <w:r w:rsidR="00957700" w:rsidRPr="00957700">
                    <w:rPr>
                      <w:rFonts w:ascii="Arial Unicode MS" w:eastAsia="Arial Unicode MS" w:hAnsi="Arial Unicode MS" w:cs="Arial Unicode MS" w:hint="eastAsia"/>
                      <w:color w:val="000000"/>
                      <w:sz w:val="24"/>
                      <w:szCs w:val="24"/>
                    </w:rPr>
                    <w:t>omrade</w:t>
                  </w:r>
                  <w:r>
                    <w:rPr>
                      <w:rFonts w:ascii="Arial Unicode MS" w:eastAsia="Arial Unicode MS" w:hAnsi="Arial Unicode MS" w:cs="Arial Unicode MS"/>
                      <w:color w:val="000000"/>
                      <w:sz w:val="24"/>
                      <w:szCs w:val="24"/>
                    </w:rPr>
                    <w:t xml:space="preserve"> (n)</w:t>
                  </w:r>
                </w:p>
              </w:tc>
              <w:tc>
                <w:tcPr>
                  <w:tcW w:w="3144" w:type="pct"/>
                  <w:shd w:val="clear" w:color="auto" w:fill="FFFFCC"/>
                  <w:hideMark/>
                </w:tcPr>
                <w:p w:rsidR="007D47EE" w:rsidRDefault="00957700" w:rsidP="0095770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 xml:space="preserve">a friend; a fellow member of a group </w:t>
                  </w:r>
                </w:p>
                <w:p w:rsidR="00957700" w:rsidRDefault="00957700" w:rsidP="0095770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Comrade = a Communist party member</w:t>
                  </w:r>
                </w:p>
                <w:p w:rsidR="007D47EE" w:rsidRPr="00957700" w:rsidRDefault="007D47EE" w:rsidP="00957700">
                  <w:pPr>
                    <w:spacing w:after="0" w:line="240" w:lineRule="auto"/>
                    <w:rPr>
                      <w:rFonts w:ascii="Arial Unicode MS" w:eastAsia="Arial Unicode MS" w:hAnsi="Arial Unicode MS" w:cs="Arial Unicode MS"/>
                      <w:color w:val="000000"/>
                      <w:sz w:val="24"/>
                      <w:szCs w:val="24"/>
                    </w:rPr>
                  </w:pPr>
                  <w:ins w:id="11" w:author="Unknown">
                    <w:r w:rsidRPr="00E8445F">
                      <w:rPr>
                        <w:rFonts w:ascii="Times New Roman" w:eastAsia="Times New Roman" w:hAnsi="Times New Roman" w:cs="Times New Roman"/>
                        <w:color w:val="000000"/>
                        <w:sz w:val="24"/>
                        <w:szCs w:val="24"/>
                      </w:rPr>
                      <w:t>I called my comrades and the three of us fastened a sheet of tin in the opening, sealing it tightly.</w:t>
                    </w:r>
                  </w:ins>
                </w:p>
              </w:tc>
            </w:tr>
            <w:tr w:rsidR="00957700" w:rsidRPr="00957700" w:rsidTr="00957700">
              <w:trPr>
                <w:tblCellSpacing w:w="7" w:type="dxa"/>
              </w:trPr>
              <w:tc>
                <w:tcPr>
                  <w:tcW w:w="1833" w:type="pct"/>
                  <w:shd w:val="clear" w:color="auto" w:fill="FFFF99"/>
                  <w:hideMark/>
                </w:tcPr>
                <w:p w:rsidR="00957700" w:rsidRPr="00957700" w:rsidRDefault="007D47EE" w:rsidP="0095770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color w:val="000000"/>
                      <w:sz w:val="24"/>
                      <w:szCs w:val="24"/>
                    </w:rPr>
                    <w:t>I</w:t>
                  </w:r>
                  <w:r w:rsidR="00957700" w:rsidRPr="00957700">
                    <w:rPr>
                      <w:rFonts w:ascii="Arial Unicode MS" w:eastAsia="Arial Unicode MS" w:hAnsi="Arial Unicode MS" w:cs="Arial Unicode MS" w:hint="eastAsia"/>
                      <w:color w:val="000000"/>
                      <w:sz w:val="24"/>
                      <w:szCs w:val="24"/>
                    </w:rPr>
                    <w:t>ncessantly</w:t>
                  </w:r>
                  <w:r>
                    <w:rPr>
                      <w:rFonts w:ascii="Arial Unicode MS" w:eastAsia="Arial Unicode MS" w:hAnsi="Arial Unicode MS" w:cs="Arial Unicode MS"/>
                      <w:color w:val="000000"/>
                      <w:sz w:val="24"/>
                      <w:szCs w:val="24"/>
                    </w:rPr>
                    <w:t xml:space="preserve"> (adv)</w:t>
                  </w:r>
                </w:p>
              </w:tc>
              <w:tc>
                <w:tcPr>
                  <w:tcW w:w="3144" w:type="pct"/>
                  <w:shd w:val="clear" w:color="auto" w:fill="FFFF99"/>
                  <w:hideMark/>
                </w:tcPr>
                <w:p w:rsidR="00957700" w:rsidRDefault="00957700" w:rsidP="0095770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without ceasing or stopping</w:t>
                  </w:r>
                </w:p>
                <w:p w:rsidR="007D47EE" w:rsidRPr="00957700" w:rsidRDefault="007D47EE" w:rsidP="00957700">
                  <w:pPr>
                    <w:spacing w:after="0" w:line="240" w:lineRule="auto"/>
                    <w:rPr>
                      <w:rFonts w:ascii="Arial Unicode MS" w:eastAsia="Arial Unicode MS" w:hAnsi="Arial Unicode MS" w:cs="Arial Unicode MS"/>
                      <w:color w:val="000000"/>
                      <w:sz w:val="24"/>
                      <w:szCs w:val="24"/>
                    </w:rPr>
                  </w:pPr>
                  <w:ins w:id="12" w:author="Unknown">
                    <w:r w:rsidRPr="00E8445F">
                      <w:rPr>
                        <w:rFonts w:ascii="Times New Roman" w:eastAsia="Times New Roman" w:hAnsi="Times New Roman" w:cs="Times New Roman"/>
                        <w:color w:val="000000"/>
                        <w:sz w:val="24"/>
                        <w:szCs w:val="24"/>
                      </w:rPr>
                      <w:t>They moved incessantly, never still.</w:t>
                    </w:r>
                  </w:ins>
                </w:p>
              </w:tc>
            </w:tr>
            <w:tr w:rsidR="00957700" w:rsidRPr="00957700" w:rsidTr="00957700">
              <w:trPr>
                <w:tblCellSpacing w:w="7" w:type="dxa"/>
              </w:trPr>
              <w:tc>
                <w:tcPr>
                  <w:tcW w:w="1833" w:type="pct"/>
                  <w:shd w:val="clear" w:color="auto" w:fill="FFFFCC"/>
                  <w:hideMark/>
                </w:tcPr>
                <w:p w:rsidR="00957700" w:rsidRPr="00957700" w:rsidRDefault="00957700" w:rsidP="0095770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Prefix: ex-</w:t>
                  </w:r>
                </w:p>
              </w:tc>
              <w:tc>
                <w:tcPr>
                  <w:tcW w:w="3144" w:type="pct"/>
                  <w:shd w:val="clear" w:color="auto" w:fill="FFFFCC"/>
                  <w:hideMark/>
                </w:tcPr>
                <w:p w:rsidR="00957700" w:rsidRDefault="00957700" w:rsidP="0095770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out, out of, away from, not, without, former</w:t>
                  </w:r>
                </w:p>
                <w:p w:rsidR="007D47EE" w:rsidRPr="00E8445F" w:rsidRDefault="007D47EE" w:rsidP="007D47EE">
                  <w:pPr>
                    <w:spacing w:before="100" w:beforeAutospacing="1" w:after="100" w:afterAutospacing="1" w:line="240" w:lineRule="auto"/>
                    <w:rPr>
                      <w:ins w:id="13" w:author="Unknown"/>
                      <w:rFonts w:ascii="Times New Roman" w:eastAsia="Times New Roman" w:hAnsi="Times New Roman" w:cs="Times New Roman"/>
                      <w:color w:val="000000"/>
                      <w:sz w:val="24"/>
                      <w:szCs w:val="24"/>
                    </w:rPr>
                  </w:pPr>
                  <w:ins w:id="14" w:author="Unknown">
                    <w:r w:rsidRPr="00E8445F">
                      <w:rPr>
                        <w:rFonts w:ascii="Times New Roman" w:eastAsia="Times New Roman" w:hAnsi="Times New Roman" w:cs="Times New Roman"/>
                        <w:color w:val="000000"/>
                        <w:sz w:val="24"/>
                        <w:szCs w:val="24"/>
                      </w:rPr>
                      <w:t xml:space="preserve">In the light of our lantern she seemed so sound, so strong, that </w:t>
                    </w:r>
                    <w:proofErr w:type="spellStart"/>
                    <w:r w:rsidRPr="00E8445F">
                      <w:rPr>
                        <w:rFonts w:ascii="Times New Roman" w:eastAsia="Times New Roman" w:hAnsi="Times New Roman" w:cs="Times New Roman"/>
                        <w:color w:val="000000"/>
                        <w:sz w:val="24"/>
                        <w:szCs w:val="24"/>
                      </w:rPr>
                      <w:t>Itchoua</w:t>
                    </w:r>
                    <w:proofErr w:type="spellEnd"/>
                    <w:r w:rsidRPr="00E8445F">
                      <w:rPr>
                        <w:rFonts w:ascii="Times New Roman" w:eastAsia="Times New Roman" w:hAnsi="Times New Roman" w:cs="Times New Roman"/>
                        <w:color w:val="000000"/>
                        <w:sz w:val="24"/>
                        <w:szCs w:val="24"/>
                      </w:rPr>
                      <w:t xml:space="preserve"> exclaimed impatiently:</w:t>
                    </w:r>
                  </w:ins>
                </w:p>
                <w:p w:rsidR="007D47EE" w:rsidRPr="00E8445F" w:rsidRDefault="007D47EE" w:rsidP="007D47EE">
                  <w:pPr>
                    <w:spacing w:before="100" w:beforeAutospacing="1" w:after="100" w:afterAutospacing="1" w:line="240" w:lineRule="auto"/>
                    <w:rPr>
                      <w:ins w:id="15" w:author="Unknown"/>
                      <w:rFonts w:ascii="Times New Roman" w:eastAsia="Times New Roman" w:hAnsi="Times New Roman" w:cs="Times New Roman"/>
                      <w:color w:val="000000"/>
                      <w:sz w:val="24"/>
                      <w:szCs w:val="24"/>
                    </w:rPr>
                  </w:pPr>
                  <w:ins w:id="16" w:author="Unknown">
                    <w:r w:rsidRPr="00E8445F">
                      <w:rPr>
                        <w:rFonts w:ascii="Times New Roman" w:eastAsia="Times New Roman" w:hAnsi="Times New Roman" w:cs="Times New Roman"/>
                        <w:color w:val="000000"/>
                        <w:sz w:val="24"/>
                        <w:szCs w:val="24"/>
                      </w:rPr>
                      <w:t>“But why the devil was she abandoned? Nothing is smashed, no sign of fire – and she doesn’t sail as if she were taking water.”</w:t>
                    </w:r>
                  </w:ins>
                </w:p>
                <w:p w:rsidR="007D47EE" w:rsidRPr="00957700" w:rsidRDefault="007D47EE" w:rsidP="00957700">
                  <w:pPr>
                    <w:spacing w:after="0" w:line="240" w:lineRule="auto"/>
                    <w:rPr>
                      <w:rFonts w:ascii="Arial Unicode MS" w:eastAsia="Arial Unicode MS" w:hAnsi="Arial Unicode MS" w:cs="Arial Unicode MS"/>
                      <w:color w:val="000000"/>
                      <w:sz w:val="24"/>
                      <w:szCs w:val="24"/>
                    </w:rPr>
                  </w:pPr>
                </w:p>
              </w:tc>
            </w:tr>
          </w:tbl>
          <w:p w:rsidR="00957700" w:rsidRDefault="00957700"/>
        </w:tc>
        <w:tc>
          <w:tcPr>
            <w:tcW w:w="222" w:type="dxa"/>
          </w:tcPr>
          <w:p w:rsidR="00957700" w:rsidRDefault="00957700"/>
        </w:tc>
      </w:tr>
      <w:tr w:rsidR="00957700" w:rsidTr="00957700">
        <w:tc>
          <w:tcPr>
            <w:tcW w:w="3528" w:type="dxa"/>
          </w:tcPr>
          <w:p w:rsidR="00957700" w:rsidRDefault="00957700" w:rsidP="00957700">
            <w:r w:rsidRPr="00957700">
              <w:rPr>
                <w:rFonts w:ascii="Arial Unicode MS" w:eastAsia="Arial Unicode MS" w:hAnsi="Arial Unicode MS" w:cs="Arial Unicode MS" w:hint="eastAsia"/>
                <w:color w:val="000000"/>
                <w:sz w:val="24"/>
                <w:szCs w:val="24"/>
              </w:rPr>
              <w:lastRenderedPageBreak/>
              <w:t xml:space="preserve">horde </w:t>
            </w:r>
          </w:p>
        </w:tc>
        <w:tc>
          <w:tcPr>
            <w:tcW w:w="5826" w:type="dxa"/>
          </w:tcPr>
          <w:p w:rsidR="00957700" w:rsidRDefault="00957700">
            <w:r w:rsidRPr="00957700">
              <w:rPr>
                <w:rFonts w:ascii="Arial Unicode MS" w:eastAsia="Arial Unicode MS" w:hAnsi="Arial Unicode MS" w:cs="Arial Unicode MS" w:hint="eastAsia"/>
                <w:color w:val="000000"/>
                <w:sz w:val="24"/>
                <w:szCs w:val="24"/>
              </w:rPr>
              <w:t>a large, moving crowd</w:t>
            </w:r>
          </w:p>
        </w:tc>
        <w:tc>
          <w:tcPr>
            <w:tcW w:w="222" w:type="dxa"/>
          </w:tcPr>
          <w:p w:rsidR="00957700" w:rsidRDefault="00957700"/>
        </w:tc>
      </w:tr>
      <w:tr w:rsidR="00957700" w:rsidTr="00957700">
        <w:tc>
          <w:tcPr>
            <w:tcW w:w="9354" w:type="dxa"/>
            <w:gridSpan w:val="2"/>
          </w:tcPr>
          <w:tbl>
            <w:tblPr>
              <w:tblW w:w="9270" w:type="dxa"/>
              <w:tblCellSpacing w:w="7" w:type="dxa"/>
              <w:tblCellMar>
                <w:top w:w="60" w:type="dxa"/>
                <w:left w:w="60" w:type="dxa"/>
                <w:bottom w:w="60" w:type="dxa"/>
                <w:right w:w="60" w:type="dxa"/>
              </w:tblCellMar>
              <w:tblLook w:val="04A0"/>
            </w:tblPr>
            <w:tblGrid>
              <w:gridCol w:w="3420"/>
              <w:gridCol w:w="5850"/>
            </w:tblGrid>
            <w:tr w:rsidR="00957700" w:rsidRPr="00957700" w:rsidTr="00957700">
              <w:trPr>
                <w:tblCellSpacing w:w="7" w:type="dxa"/>
              </w:trPr>
              <w:tc>
                <w:tcPr>
                  <w:tcW w:w="3399" w:type="dxa"/>
                  <w:shd w:val="clear" w:color="auto" w:fill="FFFF99"/>
                  <w:hideMark/>
                </w:tcPr>
                <w:p w:rsidR="00957700" w:rsidRPr="00957700" w:rsidRDefault="00957700" w:rsidP="008B438E">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recede</w:t>
                  </w:r>
                </w:p>
              </w:tc>
              <w:tc>
                <w:tcPr>
                  <w:tcW w:w="5829" w:type="dxa"/>
                  <w:shd w:val="clear" w:color="auto" w:fill="FFFF99"/>
                  <w:hideMark/>
                </w:tcPr>
                <w:p w:rsidR="00957700" w:rsidRPr="00957700" w:rsidRDefault="00957700" w:rsidP="008B438E">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to draw back</w:t>
                  </w:r>
                </w:p>
              </w:tc>
            </w:tr>
          </w:tbl>
          <w:p w:rsidR="00957700" w:rsidRDefault="00957700"/>
        </w:tc>
        <w:tc>
          <w:tcPr>
            <w:tcW w:w="222" w:type="dxa"/>
          </w:tcPr>
          <w:p w:rsidR="00957700" w:rsidRDefault="00957700"/>
        </w:tc>
      </w:tr>
      <w:tr w:rsidR="00957700" w:rsidTr="00957700">
        <w:tc>
          <w:tcPr>
            <w:tcW w:w="9354" w:type="dxa"/>
            <w:gridSpan w:val="2"/>
          </w:tcPr>
          <w:tbl>
            <w:tblPr>
              <w:tblW w:w="9270" w:type="dxa"/>
              <w:tblCellSpacing w:w="7" w:type="dxa"/>
              <w:tblCellMar>
                <w:top w:w="60" w:type="dxa"/>
                <w:left w:w="60" w:type="dxa"/>
                <w:bottom w:w="60" w:type="dxa"/>
                <w:right w:w="60" w:type="dxa"/>
              </w:tblCellMar>
              <w:tblLook w:val="04A0"/>
            </w:tblPr>
            <w:tblGrid>
              <w:gridCol w:w="3420"/>
              <w:gridCol w:w="5850"/>
            </w:tblGrid>
            <w:tr w:rsidR="00957700" w:rsidRPr="00957700" w:rsidTr="00957700">
              <w:trPr>
                <w:tblCellSpacing w:w="7" w:type="dxa"/>
              </w:trPr>
              <w:tc>
                <w:tcPr>
                  <w:tcW w:w="3399" w:type="dxa"/>
                  <w:shd w:val="clear" w:color="auto" w:fill="FFFFCC"/>
                  <w:hideMark/>
                </w:tcPr>
                <w:p w:rsidR="00957700" w:rsidRPr="00957700" w:rsidRDefault="00957700" w:rsidP="00E2348C">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edible</w:t>
                  </w:r>
                </w:p>
              </w:tc>
              <w:tc>
                <w:tcPr>
                  <w:tcW w:w="5829" w:type="dxa"/>
                  <w:shd w:val="clear" w:color="auto" w:fill="FFFFCC"/>
                  <w:hideMark/>
                </w:tcPr>
                <w:p w:rsidR="00957700" w:rsidRPr="00957700" w:rsidRDefault="00957700" w:rsidP="00E2348C">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able to be eaten</w:t>
                  </w:r>
                </w:p>
              </w:tc>
            </w:tr>
            <w:tr w:rsidR="00957700" w:rsidRPr="00957700" w:rsidTr="00957700">
              <w:trPr>
                <w:tblCellSpacing w:w="7" w:type="dxa"/>
              </w:trPr>
              <w:tc>
                <w:tcPr>
                  <w:tcW w:w="3399" w:type="dxa"/>
                  <w:shd w:val="clear" w:color="auto" w:fill="FFFFCC"/>
                  <w:hideMark/>
                </w:tcPr>
                <w:p w:rsidR="00957700" w:rsidRPr="00957700" w:rsidRDefault="00957700" w:rsidP="00C66B9E">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derisive</w:t>
                  </w:r>
                </w:p>
              </w:tc>
              <w:tc>
                <w:tcPr>
                  <w:tcW w:w="5829" w:type="dxa"/>
                  <w:shd w:val="clear" w:color="auto" w:fill="FFFFCC"/>
                  <w:hideMark/>
                </w:tcPr>
                <w:p w:rsidR="00957700" w:rsidRPr="00957700" w:rsidRDefault="00957700" w:rsidP="00C66B9E">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scornful and ridiculing</w:t>
                  </w:r>
                </w:p>
              </w:tc>
            </w:tr>
            <w:tr w:rsidR="00957700" w:rsidRPr="00957700" w:rsidTr="00957700">
              <w:trPr>
                <w:tblCellSpacing w:w="7" w:type="dxa"/>
              </w:trPr>
              <w:tc>
                <w:tcPr>
                  <w:tcW w:w="3399" w:type="dxa"/>
                  <w:shd w:val="clear" w:color="auto" w:fill="FFFFCC"/>
                  <w:hideMark/>
                </w:tcPr>
                <w:p w:rsidR="00957700" w:rsidRPr="00957700" w:rsidRDefault="00957700" w:rsidP="008B304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LT suspense</w:t>
                  </w:r>
                </w:p>
              </w:tc>
              <w:tc>
                <w:tcPr>
                  <w:tcW w:w="5829" w:type="dxa"/>
                  <w:shd w:val="clear" w:color="auto" w:fill="FFFFCC"/>
                  <w:hideMark/>
                </w:tcPr>
                <w:p w:rsidR="00957700" w:rsidRPr="00957700" w:rsidRDefault="00957700" w:rsidP="008B3040">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the uncertainty or anxiety a reader feels about what will happen next</w:t>
                  </w:r>
                </w:p>
              </w:tc>
            </w:tr>
          </w:tbl>
          <w:p w:rsidR="00957700" w:rsidRDefault="00957700"/>
        </w:tc>
        <w:tc>
          <w:tcPr>
            <w:tcW w:w="222" w:type="dxa"/>
          </w:tcPr>
          <w:p w:rsidR="00957700" w:rsidRDefault="00957700"/>
        </w:tc>
      </w:tr>
      <w:tr w:rsidR="00957700" w:rsidTr="00957700">
        <w:tc>
          <w:tcPr>
            <w:tcW w:w="9354" w:type="dxa"/>
            <w:gridSpan w:val="2"/>
          </w:tcPr>
          <w:tbl>
            <w:tblPr>
              <w:tblW w:w="9270" w:type="dxa"/>
              <w:tblCellSpacing w:w="7" w:type="dxa"/>
              <w:tblCellMar>
                <w:top w:w="60" w:type="dxa"/>
                <w:left w:w="60" w:type="dxa"/>
                <w:bottom w:w="60" w:type="dxa"/>
                <w:right w:w="60" w:type="dxa"/>
              </w:tblCellMar>
              <w:tblLook w:val="04A0"/>
            </w:tblPr>
            <w:tblGrid>
              <w:gridCol w:w="3420"/>
              <w:gridCol w:w="5850"/>
            </w:tblGrid>
            <w:tr w:rsidR="00957700" w:rsidRPr="00957700" w:rsidTr="00957700">
              <w:trPr>
                <w:tblCellSpacing w:w="7" w:type="dxa"/>
              </w:trPr>
              <w:tc>
                <w:tcPr>
                  <w:tcW w:w="3399" w:type="dxa"/>
                  <w:shd w:val="clear" w:color="auto" w:fill="FFFF99"/>
                  <w:hideMark/>
                </w:tcPr>
                <w:p w:rsidR="00957700" w:rsidRPr="00957700" w:rsidRDefault="00957700" w:rsidP="00066F46">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LT foreshadowing</w:t>
                  </w:r>
                </w:p>
              </w:tc>
              <w:tc>
                <w:tcPr>
                  <w:tcW w:w="5829" w:type="dxa"/>
                  <w:shd w:val="clear" w:color="auto" w:fill="FFFF99"/>
                  <w:hideMark/>
                </w:tcPr>
                <w:p w:rsidR="00957700" w:rsidRPr="00957700" w:rsidRDefault="00957700" w:rsidP="00066F46">
                  <w:pPr>
                    <w:spacing w:after="0" w:line="240" w:lineRule="auto"/>
                    <w:rPr>
                      <w:rFonts w:ascii="Arial Unicode MS" w:eastAsia="Arial Unicode MS" w:hAnsi="Arial Unicode MS" w:cs="Arial Unicode MS"/>
                      <w:color w:val="000000"/>
                      <w:sz w:val="24"/>
                      <w:szCs w:val="24"/>
                    </w:rPr>
                  </w:pPr>
                  <w:r w:rsidRPr="00957700">
                    <w:rPr>
                      <w:rFonts w:ascii="Arial Unicode MS" w:eastAsia="Arial Unicode MS" w:hAnsi="Arial Unicode MS" w:cs="Arial Unicode MS" w:hint="eastAsia"/>
                      <w:color w:val="000000"/>
                      <w:sz w:val="24"/>
                      <w:szCs w:val="24"/>
                    </w:rPr>
                    <w:t>hints or clues as to what will happen next</w:t>
                  </w:r>
                </w:p>
              </w:tc>
            </w:tr>
          </w:tbl>
          <w:p w:rsidR="00957700" w:rsidRDefault="00957700"/>
        </w:tc>
        <w:tc>
          <w:tcPr>
            <w:tcW w:w="222" w:type="dxa"/>
          </w:tcPr>
          <w:p w:rsidR="00957700" w:rsidRDefault="00957700"/>
        </w:tc>
      </w:tr>
    </w:tbl>
    <w:p w:rsidR="00470A68" w:rsidRDefault="00470A68"/>
    <w:sectPr w:rsidR="00470A68" w:rsidSect="00470A68">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2A7" w:rsidRDefault="00A012A7" w:rsidP="002828A1">
      <w:pPr>
        <w:spacing w:after="0" w:line="240" w:lineRule="auto"/>
      </w:pPr>
      <w:r>
        <w:separator/>
      </w:r>
    </w:p>
  </w:endnote>
  <w:endnote w:type="continuationSeparator" w:id="0">
    <w:p w:rsidR="00A012A7" w:rsidRDefault="00A012A7" w:rsidP="002828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2A7" w:rsidRDefault="00A012A7" w:rsidP="002828A1">
      <w:pPr>
        <w:spacing w:after="0" w:line="240" w:lineRule="auto"/>
      </w:pPr>
      <w:r>
        <w:separator/>
      </w:r>
    </w:p>
  </w:footnote>
  <w:footnote w:type="continuationSeparator" w:id="0">
    <w:p w:rsidR="00A012A7" w:rsidRDefault="00A012A7" w:rsidP="002828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8A1" w:rsidRDefault="002828A1" w:rsidP="002828A1">
    <w:pPr>
      <w:pStyle w:val="Header"/>
      <w:jc w:val="center"/>
    </w:pPr>
    <w:r>
      <w:t>Vocabulary Unit 5:  “Three Skeleton Key”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footnotePr>
    <w:footnote w:id="-1"/>
    <w:footnote w:id="0"/>
  </w:footnotePr>
  <w:endnotePr>
    <w:endnote w:id="-1"/>
    <w:endnote w:id="0"/>
  </w:endnotePr>
  <w:compat/>
  <w:rsids>
    <w:rsidRoot w:val="00957700"/>
    <w:rsid w:val="002828A1"/>
    <w:rsid w:val="00470A68"/>
    <w:rsid w:val="007D47EE"/>
    <w:rsid w:val="00957700"/>
    <w:rsid w:val="009C1B06"/>
    <w:rsid w:val="00A012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A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7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828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828A1"/>
  </w:style>
  <w:style w:type="paragraph" w:styleId="Footer">
    <w:name w:val="footer"/>
    <w:basedOn w:val="Normal"/>
    <w:link w:val="FooterChar"/>
    <w:uiPriority w:val="99"/>
    <w:semiHidden/>
    <w:unhideWhenUsed/>
    <w:rsid w:val="002828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828A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3</cp:revision>
  <dcterms:created xsi:type="dcterms:W3CDTF">2011-10-03T00:24:00Z</dcterms:created>
  <dcterms:modified xsi:type="dcterms:W3CDTF">2011-10-03T00:58:00Z</dcterms:modified>
</cp:coreProperties>
</file>